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63" w:rsidRDefault="00AB2614" w:rsidP="00C911E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Classify-It </w:t>
      </w:r>
      <w:r w:rsidR="00550C11" w:rsidRPr="00E46256">
        <w:rPr>
          <w:rFonts w:ascii="Times New Roman" w:hAnsi="Times New Roman" w:cs="Times New Roman"/>
          <w:b/>
          <w:sz w:val="36"/>
          <w:szCs w:val="36"/>
        </w:rPr>
        <w:t>Assessment Rubric</w:t>
      </w:r>
    </w:p>
    <w:p w:rsidR="00C911E1" w:rsidRPr="00E46256" w:rsidRDefault="00C911E1" w:rsidP="00C911E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Name _______________________________</w:t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="00BC5419">
        <w:rPr>
          <w:rFonts w:ascii="Times New Roman" w:hAnsi="Times New Roman" w:cs="Times New Roman"/>
          <w:b/>
          <w:sz w:val="36"/>
          <w:szCs w:val="36"/>
        </w:rPr>
        <w:tab/>
      </w:r>
      <w:r w:rsidR="00BC5419">
        <w:rPr>
          <w:rFonts w:ascii="Times New Roman" w:hAnsi="Times New Roman" w:cs="Times New Roman"/>
          <w:b/>
          <w:sz w:val="36"/>
          <w:szCs w:val="36"/>
        </w:rPr>
        <w:tab/>
      </w:r>
      <w:r w:rsidR="00BC5419">
        <w:rPr>
          <w:rFonts w:ascii="Times New Roman" w:hAnsi="Times New Roman" w:cs="Times New Roman"/>
          <w:b/>
          <w:sz w:val="36"/>
          <w:szCs w:val="36"/>
        </w:rPr>
        <w:tab/>
        <w:t>Total Score</w:t>
      </w:r>
      <w:r w:rsidR="00EC4313">
        <w:rPr>
          <w:rFonts w:ascii="Times New Roman" w:hAnsi="Times New Roman" w:cs="Times New Roman"/>
          <w:b/>
          <w:sz w:val="36"/>
          <w:szCs w:val="36"/>
        </w:rPr>
        <w:t>:</w:t>
      </w:r>
      <w:r>
        <w:rPr>
          <w:rFonts w:ascii="Times New Roman" w:hAnsi="Times New Roman" w:cs="Times New Roman"/>
          <w:b/>
          <w:sz w:val="36"/>
          <w:szCs w:val="36"/>
        </w:rPr>
        <w:t xml:space="preserve"> ____</w:t>
      </w:r>
      <w:r w:rsidR="00EC4313">
        <w:rPr>
          <w:rFonts w:ascii="Times New Roman" w:hAnsi="Times New Roman" w:cs="Times New Roman"/>
          <w:b/>
          <w:sz w:val="36"/>
          <w:szCs w:val="36"/>
        </w:rPr>
        <w:t>/</w:t>
      </w:r>
      <w:r w:rsidR="00571254">
        <w:rPr>
          <w:rFonts w:ascii="Times New Roman" w:hAnsi="Times New Roman" w:cs="Times New Roman"/>
          <w:b/>
          <w:sz w:val="36"/>
          <w:szCs w:val="36"/>
        </w:rPr>
        <w:t>30</w:t>
      </w:r>
    </w:p>
    <w:p w:rsidR="00B51356" w:rsidRDefault="00B51356" w:rsidP="002D24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C11" w:rsidRPr="004B10BD" w:rsidRDefault="002D24D5" w:rsidP="002D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SCENARIO: </w:t>
      </w:r>
      <w:r w:rsidR="00F80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DAD">
        <w:rPr>
          <w:rFonts w:ascii="Times New Roman" w:hAnsi="Times New Roman" w:cs="Times New Roman"/>
          <w:b/>
          <w:sz w:val="24"/>
          <w:szCs w:val="24"/>
        </w:rPr>
        <w:t xml:space="preserve">The International </w:t>
      </w:r>
      <w:r w:rsidR="00466CF5">
        <w:rPr>
          <w:rFonts w:ascii="Times New Roman" w:hAnsi="Times New Roman" w:cs="Times New Roman"/>
          <w:b/>
          <w:sz w:val="24"/>
          <w:szCs w:val="24"/>
        </w:rPr>
        <w:t>Commission on Nomenclature (ICN) has hired</w:t>
      </w:r>
      <w:r w:rsidR="00803DAD">
        <w:rPr>
          <w:rFonts w:ascii="Times New Roman" w:hAnsi="Times New Roman" w:cs="Times New Roman"/>
          <w:b/>
          <w:sz w:val="24"/>
          <w:szCs w:val="24"/>
        </w:rPr>
        <w:t xml:space="preserve"> you to fight the classification debate.  </w:t>
      </w:r>
      <w:r w:rsidR="00803DAD">
        <w:rPr>
          <w:rFonts w:ascii="Times New Roman" w:hAnsi="Times New Roman" w:cs="Times New Roman"/>
          <w:sz w:val="24"/>
          <w:szCs w:val="24"/>
        </w:rPr>
        <w:t xml:space="preserve">You </w:t>
      </w:r>
      <w:r w:rsidR="00466CF5">
        <w:rPr>
          <w:rFonts w:ascii="Times New Roman" w:hAnsi="Times New Roman" w:cs="Times New Roman"/>
          <w:sz w:val="24"/>
          <w:szCs w:val="24"/>
        </w:rPr>
        <w:t>have been</w:t>
      </w:r>
      <w:r w:rsidR="00803DAD">
        <w:rPr>
          <w:rFonts w:ascii="Times New Roman" w:hAnsi="Times New Roman" w:cs="Times New Roman"/>
          <w:sz w:val="24"/>
          <w:szCs w:val="24"/>
        </w:rPr>
        <w:t xml:space="preserve"> hired as a researcher and your </w:t>
      </w:r>
      <w:r w:rsidR="00EC3ED6">
        <w:rPr>
          <w:rFonts w:ascii="Times New Roman" w:hAnsi="Times New Roman" w:cs="Times New Roman"/>
          <w:sz w:val="24"/>
          <w:szCs w:val="24"/>
        </w:rPr>
        <w:t xml:space="preserve">first task is to </w:t>
      </w:r>
      <w:r w:rsidR="00466CF5">
        <w:rPr>
          <w:rFonts w:ascii="Times New Roman" w:hAnsi="Times New Roman" w:cs="Times New Roman"/>
          <w:sz w:val="24"/>
          <w:szCs w:val="24"/>
        </w:rPr>
        <w:t>investigate</w:t>
      </w:r>
      <w:r w:rsidR="00EC3ED6">
        <w:rPr>
          <w:rFonts w:ascii="Times New Roman" w:hAnsi="Times New Roman" w:cs="Times New Roman"/>
          <w:sz w:val="24"/>
          <w:szCs w:val="24"/>
        </w:rPr>
        <w:t xml:space="preserve"> the </w:t>
      </w:r>
      <w:r w:rsidR="004B10BD">
        <w:rPr>
          <w:rFonts w:ascii="Times New Roman" w:hAnsi="Times New Roman" w:cs="Times New Roman"/>
          <w:sz w:val="24"/>
          <w:szCs w:val="24"/>
        </w:rPr>
        <w:t xml:space="preserve">defining </w:t>
      </w:r>
      <w:r w:rsidR="00EC3ED6">
        <w:rPr>
          <w:rFonts w:ascii="Times New Roman" w:hAnsi="Times New Roman" w:cs="Times New Roman"/>
          <w:sz w:val="24"/>
          <w:szCs w:val="24"/>
        </w:rPr>
        <w:t>characteristics of an assigned organism.  The</w:t>
      </w:r>
      <w:r w:rsidR="00B51356">
        <w:rPr>
          <w:rFonts w:ascii="Times New Roman" w:hAnsi="Times New Roman" w:cs="Times New Roman"/>
          <w:sz w:val="24"/>
          <w:szCs w:val="24"/>
        </w:rPr>
        <w:t xml:space="preserve"> ICN needs you to bring your expertise </w:t>
      </w:r>
      <w:r w:rsidR="004B10BD">
        <w:rPr>
          <w:rFonts w:ascii="Times New Roman" w:hAnsi="Times New Roman" w:cs="Times New Roman"/>
          <w:sz w:val="24"/>
          <w:szCs w:val="24"/>
        </w:rPr>
        <w:t>to a meeting with</w:t>
      </w:r>
      <w:r w:rsidR="00466CF5">
        <w:rPr>
          <w:rFonts w:ascii="Times New Roman" w:hAnsi="Times New Roman" w:cs="Times New Roman"/>
          <w:sz w:val="24"/>
          <w:szCs w:val="24"/>
        </w:rPr>
        <w:t xml:space="preserve"> other organism experts from</w:t>
      </w:r>
      <w:r w:rsidR="004B10BD">
        <w:rPr>
          <w:rFonts w:ascii="Times New Roman" w:hAnsi="Times New Roman" w:cs="Times New Roman"/>
          <w:sz w:val="24"/>
          <w:szCs w:val="24"/>
        </w:rPr>
        <w:t xml:space="preserve"> your kingdom to discuss the further development of the classification system.</w:t>
      </w:r>
      <w:r w:rsidR="00B51356">
        <w:rPr>
          <w:rFonts w:ascii="Times New Roman" w:hAnsi="Times New Roman" w:cs="Times New Roman"/>
          <w:sz w:val="24"/>
          <w:szCs w:val="24"/>
        </w:rPr>
        <w:t xml:space="preserve"> </w:t>
      </w:r>
      <w:r w:rsidR="004B10BD">
        <w:rPr>
          <w:rFonts w:ascii="Times New Roman" w:hAnsi="Times New Roman" w:cs="Times New Roman"/>
          <w:sz w:val="24"/>
          <w:szCs w:val="24"/>
        </w:rPr>
        <w:t xml:space="preserve"> There is one problem, the official documents containing the kingdom committee names has been lost!! You and </w:t>
      </w:r>
      <w:r w:rsidR="004F6727">
        <w:rPr>
          <w:rFonts w:ascii="Times New Roman" w:hAnsi="Times New Roman" w:cs="Times New Roman"/>
          <w:sz w:val="24"/>
          <w:szCs w:val="24"/>
        </w:rPr>
        <w:t xml:space="preserve">your colleagues must use your knowledge of your organism to determine your kingdom committee.  The </w:t>
      </w:r>
      <w:r w:rsidR="009000FE">
        <w:rPr>
          <w:rFonts w:ascii="Times New Roman" w:hAnsi="Times New Roman" w:cs="Times New Roman"/>
          <w:sz w:val="24"/>
          <w:szCs w:val="24"/>
        </w:rPr>
        <w:t xml:space="preserve">ICN </w:t>
      </w:r>
      <w:r w:rsidR="00D35CFA">
        <w:rPr>
          <w:rFonts w:ascii="Times New Roman" w:hAnsi="Times New Roman" w:cs="Times New Roman"/>
          <w:sz w:val="24"/>
          <w:szCs w:val="24"/>
        </w:rPr>
        <w:t xml:space="preserve">now </w:t>
      </w:r>
      <w:r w:rsidR="00466CF5">
        <w:rPr>
          <w:rFonts w:ascii="Times New Roman" w:hAnsi="Times New Roman" w:cs="Times New Roman"/>
          <w:sz w:val="24"/>
          <w:szCs w:val="24"/>
        </w:rPr>
        <w:t>call</w:t>
      </w:r>
      <w:r w:rsidR="00D35CFA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9000FE">
        <w:rPr>
          <w:rFonts w:ascii="Times New Roman" w:hAnsi="Times New Roman" w:cs="Times New Roman"/>
          <w:sz w:val="24"/>
          <w:szCs w:val="24"/>
        </w:rPr>
        <w:t xml:space="preserve"> on your group for </w:t>
      </w:r>
      <w:r w:rsidR="00CB2493">
        <w:rPr>
          <w:rFonts w:ascii="Times New Roman" w:hAnsi="Times New Roman" w:cs="Times New Roman"/>
          <w:sz w:val="24"/>
          <w:szCs w:val="24"/>
        </w:rPr>
        <w:t xml:space="preserve">advice.  Your job is to convince the ICN board </w:t>
      </w:r>
      <w:del w:id="1" w:author="Office 2004 Test Drive User" w:date="2011-11-15T21:07:00Z">
        <w:r w:rsidR="00CB2493" w:rsidDel="008B62E5">
          <w:rPr>
            <w:rFonts w:ascii="Times New Roman" w:hAnsi="Times New Roman" w:cs="Times New Roman"/>
            <w:sz w:val="24"/>
            <w:szCs w:val="24"/>
          </w:rPr>
          <w:delText>that your kingdom is or is not</w:delText>
        </w:r>
      </w:del>
      <w:ins w:id="2" w:author="Office 2004 Test Drive User" w:date="2011-11-15T21:07:00Z">
        <w:r w:rsidR="008B62E5">
          <w:rPr>
            <w:rFonts w:ascii="Times New Roman" w:hAnsi="Times New Roman" w:cs="Times New Roman"/>
            <w:sz w:val="24"/>
            <w:szCs w:val="24"/>
          </w:rPr>
          <w:t>whether or not your kingdom is</w:t>
        </w:r>
      </w:ins>
      <w:r w:rsidR="00CB2493">
        <w:rPr>
          <w:rFonts w:ascii="Times New Roman" w:hAnsi="Times New Roman" w:cs="Times New Roman"/>
          <w:sz w:val="24"/>
          <w:szCs w:val="24"/>
        </w:rPr>
        <w:t xml:space="preserve"> an effective classification group.  </w:t>
      </w:r>
      <w:r w:rsidR="004B10BD">
        <w:rPr>
          <w:rFonts w:ascii="Times New Roman" w:hAnsi="Times New Roman" w:cs="Times New Roman"/>
          <w:sz w:val="24"/>
          <w:szCs w:val="24"/>
        </w:rPr>
        <w:t>You will use one of the following mediums to present your position to the ICN board</w:t>
      </w:r>
      <w:r w:rsidR="00466CF5">
        <w:rPr>
          <w:rFonts w:ascii="Times New Roman" w:hAnsi="Times New Roman" w:cs="Times New Roman"/>
          <w:sz w:val="24"/>
          <w:szCs w:val="24"/>
        </w:rPr>
        <w:t xml:space="preserve"> of directors</w:t>
      </w:r>
      <w:r w:rsidR="004B10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B12" w:rsidRDefault="00506B12" w:rsidP="00506B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356" w:rsidRPr="000B12D3" w:rsidRDefault="00B51356" w:rsidP="00B5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A57">
        <w:rPr>
          <w:rFonts w:ascii="Times New Roman" w:hAnsi="Times New Roman" w:cs="Times New Roman"/>
          <w:sz w:val="24"/>
          <w:szCs w:val="24"/>
          <w:u w:val="single"/>
        </w:rPr>
        <w:t>Group 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2E5" w:rsidRDefault="00B51356" w:rsidP="00B51356">
      <w:pPr>
        <w:pStyle w:val="ListParagraph"/>
        <w:numPr>
          <w:ilvl w:val="0"/>
          <w:numId w:val="2"/>
          <w:numberingChange w:id="3" w:author="Office 2004 Test Drive User" w:date="2011-11-15T21:05:00Z" w:original="%1:1:0:)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2D5">
        <w:rPr>
          <w:rFonts w:ascii="Times New Roman" w:hAnsi="Times New Roman" w:cs="Times New Roman"/>
          <w:b/>
          <w:sz w:val="24"/>
          <w:szCs w:val="24"/>
        </w:rPr>
        <w:t>Prezi:</w:t>
      </w:r>
      <w:r w:rsidRPr="00A252D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41479">
          <w:rPr>
            <w:rStyle w:val="Hyperlink"/>
            <w:rFonts w:ascii="Times New Roman" w:hAnsi="Times New Roman" w:cs="Times New Roman"/>
            <w:sz w:val="24"/>
            <w:szCs w:val="24"/>
          </w:rPr>
          <w:t>http://prezi.com/profile/signup/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choose the Free Public version; start creating your 3-D presentation importing pictures and files to be viewed throughout the presentation; by creating paths within your presentation your viewer should be able to see all your information just by clicks of a button</w:t>
      </w:r>
      <w:ins w:id="4" w:author="Office 2004 Test Drive User" w:date="2011-11-15T21:05:00Z">
        <w:r w:rsidR="008B62E5"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B51356" w:rsidRPr="008B62E5" w:rsidRDefault="008B62E5" w:rsidP="00B51356">
      <w:pPr>
        <w:pStyle w:val="ListParagraph"/>
        <w:numPr>
          <w:ilvl w:val="0"/>
          <w:numId w:val="2"/>
          <w:numberingChange w:id="5" w:author="Office 2004 Test Drive User" w:date="2011-11-15T21:05:00Z" w:original="%1:2:0:)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6"/>
      <w:r w:rsidRPr="008B62E5">
        <w:rPr>
          <w:rFonts w:ascii="Times New Roman" w:hAnsi="Times New Roman"/>
          <w:sz w:val="24"/>
        </w:rPr>
        <w:t xml:space="preserve">Glogster: </w:t>
      </w:r>
      <w:hyperlink r:id="rId8" w:history="1">
        <w:r w:rsidRPr="008B62E5">
          <w:rPr>
            <w:rStyle w:val="Hyperlink"/>
            <w:rFonts w:ascii="Times New Roman" w:hAnsi="Times New Roman"/>
            <w:sz w:val="24"/>
          </w:rPr>
          <w:t>http://edu.glogster.com/</w:t>
        </w:r>
      </w:hyperlink>
      <w:r w:rsidRPr="008B62E5">
        <w:rPr>
          <w:rFonts w:ascii="Times New Roman" w:hAnsi="Times New Roman"/>
          <w:sz w:val="24"/>
        </w:rPr>
        <w:t xml:space="preserve"> click on "Create Your Own Glog now"; use this site to create an electronic poster board for your presentation.</w:t>
      </w:r>
      <w:commentRangeEnd w:id="6"/>
      <w:r>
        <w:rPr>
          <w:rStyle w:val="CommentReference"/>
          <w:vanish/>
        </w:rPr>
        <w:commentReference w:id="6"/>
      </w:r>
    </w:p>
    <w:p w:rsidR="00CA12F2" w:rsidRPr="00CA12F2" w:rsidRDefault="00CA12F2" w:rsidP="00CA12F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B10BD" w:rsidRDefault="004B10BD" w:rsidP="004B1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BD" w:rsidRPr="004B10BD" w:rsidRDefault="009221F9" w:rsidP="004B10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You could make history and change the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international classification system,</w:t>
      </w:r>
      <w:r>
        <w:rPr>
          <w:rFonts w:ascii="Times New Roman" w:hAnsi="Times New Roman" w:cs="Times New Roman"/>
          <w:b/>
          <w:sz w:val="26"/>
          <w:szCs w:val="26"/>
        </w:rPr>
        <w:t xml:space="preserve"> so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make your claim wisel</w:t>
      </w:r>
      <w:r w:rsidR="004B10BD">
        <w:rPr>
          <w:rFonts w:ascii="Times New Roman" w:hAnsi="Times New Roman" w:cs="Times New Roman"/>
          <w:b/>
          <w:sz w:val="26"/>
          <w:szCs w:val="26"/>
        </w:rPr>
        <w:t>y and support it with evidence!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51356" w:rsidDel="008B62E5" w:rsidRDefault="00B51356" w:rsidP="00506B12">
      <w:pPr>
        <w:spacing w:after="0" w:line="240" w:lineRule="auto"/>
        <w:rPr>
          <w:del w:id="7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8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9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0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1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2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3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4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5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6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7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8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Del="008B62E5" w:rsidRDefault="009221F9" w:rsidP="00506B12">
      <w:pPr>
        <w:spacing w:after="0" w:line="240" w:lineRule="auto"/>
        <w:rPr>
          <w:del w:id="19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62E5" w:rsidRDefault="008B62E5">
      <w:pPr>
        <w:rPr>
          <w:ins w:id="20" w:author="Office 2004 Test Drive User" w:date="2011-11-15T21:05:00Z"/>
          <w:rFonts w:ascii="Times New Roman" w:hAnsi="Times New Roman" w:cs="Times New Roman"/>
          <w:b/>
          <w:sz w:val="28"/>
          <w:szCs w:val="28"/>
          <w:u w:val="single"/>
        </w:rPr>
      </w:pPr>
      <w:ins w:id="21" w:author="Office 2004 Test Drive User" w:date="2011-11-15T21:05:00Z">
        <w:r>
          <w:rPr>
            <w:rFonts w:ascii="Times New Roman" w:hAnsi="Times New Roman" w:cs="Times New Roman"/>
            <w:b/>
            <w:sz w:val="28"/>
            <w:szCs w:val="28"/>
            <w:u w:val="single"/>
          </w:rPr>
          <w:br w:type="page"/>
        </w:r>
      </w:ins>
    </w:p>
    <w:p w:rsidR="00506B12" w:rsidRPr="000B12D3" w:rsidRDefault="00506B12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2D3">
        <w:rPr>
          <w:rFonts w:ascii="Times New Roman" w:hAnsi="Times New Roman" w:cs="Times New Roman"/>
          <w:b/>
          <w:sz w:val="28"/>
          <w:szCs w:val="28"/>
          <w:u w:val="single"/>
        </w:rPr>
        <w:t>Individual Task</w:t>
      </w:r>
    </w:p>
    <w:p w:rsidR="001B297C" w:rsidRDefault="00BC5419" w:rsidP="00BC5419">
      <w:pPr>
        <w:spacing w:after="0" w:line="240" w:lineRule="auto"/>
        <w:ind w:left="1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Score ______/</w:t>
      </w:r>
      <w:r w:rsidR="00571254">
        <w:rPr>
          <w:rFonts w:ascii="Times New Roman" w:hAnsi="Times New Roman" w:cs="Times New Roman"/>
          <w:sz w:val="24"/>
          <w:szCs w:val="24"/>
        </w:rPr>
        <w:t>30</w:t>
      </w:r>
    </w:p>
    <w:tbl>
      <w:tblPr>
        <w:tblStyle w:val="TableGrid"/>
        <w:tblW w:w="0" w:type="auto"/>
        <w:tblLook w:val="04A0"/>
      </w:tblPr>
      <w:tblGrid>
        <w:gridCol w:w="4029"/>
        <w:gridCol w:w="2525"/>
        <w:gridCol w:w="2689"/>
        <w:gridCol w:w="2901"/>
        <w:gridCol w:w="1752"/>
      </w:tblGrid>
      <w:tr w:rsidR="000B12D3">
        <w:tc>
          <w:tcPr>
            <w:tcW w:w="4029" w:type="dxa"/>
          </w:tcPr>
          <w:p w:rsidR="000B12D3" w:rsidRPr="00E46256" w:rsidRDefault="000B12D3" w:rsidP="00506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Organism</w:t>
            </w:r>
          </w:p>
        </w:tc>
        <w:tc>
          <w:tcPr>
            <w:tcW w:w="2525" w:type="dxa"/>
          </w:tcPr>
          <w:p w:rsidR="000B12D3" w:rsidRPr="0018592A" w:rsidRDefault="000B12D3" w:rsidP="000E3D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89" w:type="dxa"/>
          </w:tcPr>
          <w:p w:rsidR="000B12D3" w:rsidRPr="0018592A" w:rsidRDefault="000B12D3" w:rsidP="000E3D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0B12D3" w:rsidRPr="0018592A" w:rsidRDefault="000B12D3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52" w:type="dxa"/>
          </w:tcPr>
          <w:p w:rsidR="000B12D3" w:rsidRPr="0018592A" w:rsidRDefault="000B12D3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0B12D3">
        <w:tc>
          <w:tcPr>
            <w:tcW w:w="4029" w:type="dxa"/>
          </w:tcPr>
          <w:p w:rsidR="000B12D3" w:rsidRPr="00506B12" w:rsidRDefault="000B12D3" w:rsidP="00506B12">
            <w:pPr>
              <w:pStyle w:val="ListParagraph"/>
              <w:numPr>
                <w:ilvl w:val="0"/>
                <w:numId w:val="8"/>
                <w:numberingChange w:id="22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the organism using the 7 levels of classification.</w:t>
            </w:r>
          </w:p>
        </w:tc>
        <w:tc>
          <w:tcPr>
            <w:tcW w:w="2525" w:type="dxa"/>
          </w:tcPr>
          <w:p w:rsidR="000B12D3" w:rsidRDefault="000B12D3" w:rsidP="007B4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7 levels of classification are identified</w:t>
            </w:r>
          </w:p>
        </w:tc>
        <w:tc>
          <w:tcPr>
            <w:tcW w:w="2689" w:type="dxa"/>
          </w:tcPr>
          <w:p w:rsidR="000B12D3" w:rsidRDefault="000B12D3" w:rsidP="000B1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to 2 levels of classification are missing or incorrect</w:t>
            </w:r>
          </w:p>
        </w:tc>
        <w:tc>
          <w:tcPr>
            <w:tcW w:w="2901" w:type="dxa"/>
          </w:tcPr>
          <w:p w:rsidR="000B12D3" w:rsidRDefault="000B12D3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Missing more than 2 levels of classification</w:t>
            </w:r>
          </w:p>
        </w:tc>
        <w:tc>
          <w:tcPr>
            <w:tcW w:w="1752" w:type="dxa"/>
          </w:tcPr>
          <w:p w:rsidR="000B12D3" w:rsidRDefault="000B12D3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0B12D3" w:rsidRDefault="000B12D3" w:rsidP="000B1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_______/4</w:t>
            </w:r>
          </w:p>
        </w:tc>
      </w:tr>
    </w:tbl>
    <w:p w:rsidR="00506B12" w:rsidRDefault="00506B12" w:rsidP="00550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B12" w:rsidRPr="002D2A24" w:rsidRDefault="00506B12" w:rsidP="00550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2A24">
        <w:rPr>
          <w:rFonts w:ascii="Times New Roman" w:hAnsi="Times New Roman" w:cs="Times New Roman"/>
          <w:b/>
          <w:sz w:val="24"/>
          <w:szCs w:val="24"/>
        </w:rPr>
        <w:t>Characteristics of Organism:</w:t>
      </w:r>
    </w:p>
    <w:tbl>
      <w:tblPr>
        <w:tblStyle w:val="TableGrid"/>
        <w:tblW w:w="0" w:type="auto"/>
        <w:tblLook w:val="04A0"/>
      </w:tblPr>
      <w:tblGrid>
        <w:gridCol w:w="4585"/>
        <w:gridCol w:w="1562"/>
        <w:gridCol w:w="1562"/>
        <w:gridCol w:w="1562"/>
        <w:gridCol w:w="1907"/>
        <w:gridCol w:w="1890"/>
      </w:tblGrid>
      <w:tr w:rsidR="00B46D2D">
        <w:tc>
          <w:tcPr>
            <w:tcW w:w="4585" w:type="dxa"/>
          </w:tcPr>
          <w:p w:rsidR="00B46D2D" w:rsidRPr="007B47B5" w:rsidRDefault="00506B12" w:rsidP="00550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Cytology: the cellular make-up</w:t>
            </w:r>
          </w:p>
        </w:tc>
        <w:tc>
          <w:tcPr>
            <w:tcW w:w="1562" w:type="dxa"/>
          </w:tcPr>
          <w:p w:rsidR="00B46D2D" w:rsidRPr="0018592A" w:rsidRDefault="00B46D2D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2" w:type="dxa"/>
          </w:tcPr>
          <w:p w:rsidR="00B46D2D" w:rsidRPr="0018592A" w:rsidRDefault="00B46D2D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</w:tcPr>
          <w:p w:rsidR="00B46D2D" w:rsidRPr="0018592A" w:rsidRDefault="00B46D2D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B46D2D" w:rsidRPr="0018592A" w:rsidRDefault="00B46D2D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90" w:type="dxa"/>
          </w:tcPr>
          <w:p w:rsidR="00B46D2D" w:rsidRPr="0018592A" w:rsidRDefault="00B46D2D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B46D2D">
        <w:tc>
          <w:tcPr>
            <w:tcW w:w="4585" w:type="dxa"/>
          </w:tcPr>
          <w:p w:rsidR="004A0979" w:rsidRDefault="004A0979" w:rsidP="00506B12">
            <w:pPr>
              <w:pStyle w:val="ListParagraph"/>
              <w:numPr>
                <w:ilvl w:val="0"/>
                <w:numId w:val="3"/>
                <w:numberingChange w:id="23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type of cells your organism has… prokaryotic, eukaryotic, plant, animal, heterotrophic, autotrophic, etc.</w:t>
            </w:r>
          </w:p>
          <w:p w:rsidR="004A0979" w:rsidRDefault="00506B12" w:rsidP="004A0979">
            <w:pPr>
              <w:pStyle w:val="ListParagraph"/>
              <w:numPr>
                <w:ilvl w:val="0"/>
                <w:numId w:val="3"/>
                <w:numberingChange w:id="24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cellular make-up of your organism using term</w:t>
            </w:r>
            <w:r w:rsidR="004A097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like multicellular, unicellular</w:t>
            </w:r>
            <w:r w:rsidR="004A097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6D2D" w:rsidRPr="004A0979" w:rsidRDefault="004A0979" w:rsidP="002C299E">
            <w:pPr>
              <w:pStyle w:val="ListParagraph"/>
              <w:numPr>
                <w:ilvl w:val="0"/>
                <w:numId w:val="3"/>
                <w:numberingChange w:id="25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what makes up your organism</w:t>
            </w:r>
            <w:r w:rsidR="0057125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cells, </w:t>
            </w:r>
            <w:r w:rsidR="002C299E">
              <w:rPr>
                <w:rFonts w:ascii="Times New Roman" w:hAnsi="Times New Roman" w:cs="Times New Roman"/>
                <w:sz w:val="24"/>
                <w:szCs w:val="24"/>
              </w:rPr>
              <w:t>explain key structures or organelles contributing to the uniqueness of your organism.</w:t>
            </w:r>
          </w:p>
        </w:tc>
        <w:tc>
          <w:tcPr>
            <w:tcW w:w="1562" w:type="dxa"/>
          </w:tcPr>
          <w:p w:rsidR="00B46D2D" w:rsidRDefault="00C911E1" w:rsidP="002C2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3 of the requirements are met for the </w:t>
            </w:r>
            <w:r w:rsidR="002C299E">
              <w:rPr>
                <w:rFonts w:ascii="Times New Roman" w:hAnsi="Times New Roman" w:cs="Times New Roman"/>
                <w:sz w:val="24"/>
                <w:szCs w:val="24"/>
              </w:rPr>
              <w:t>cellular description of your organism</w:t>
            </w:r>
          </w:p>
        </w:tc>
        <w:tc>
          <w:tcPr>
            <w:tcW w:w="1562" w:type="dxa"/>
          </w:tcPr>
          <w:p w:rsidR="00B46D2D" w:rsidRDefault="00C911E1" w:rsidP="002C2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of the 3 requirements </w:t>
            </w:r>
            <w:r w:rsidR="002C299E">
              <w:rPr>
                <w:rFonts w:ascii="Times New Roman" w:hAnsi="Times New Roman" w:cs="Times New Roman"/>
                <w:sz w:val="24"/>
                <w:szCs w:val="24"/>
              </w:rPr>
              <w:t>are met for the cellular description of your organism</w:t>
            </w:r>
          </w:p>
        </w:tc>
        <w:tc>
          <w:tcPr>
            <w:tcW w:w="1562" w:type="dxa"/>
          </w:tcPr>
          <w:p w:rsidR="00B46D2D" w:rsidRDefault="00C911E1" w:rsidP="002C2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of the 3 requirements </w:t>
            </w:r>
            <w:r w:rsidR="002C299E">
              <w:rPr>
                <w:rFonts w:ascii="Times New Roman" w:hAnsi="Times New Roman" w:cs="Times New Roman"/>
                <w:sz w:val="24"/>
                <w:szCs w:val="24"/>
              </w:rPr>
              <w:t>are met for the cellular description of your organism</w:t>
            </w:r>
          </w:p>
        </w:tc>
        <w:tc>
          <w:tcPr>
            <w:tcW w:w="1907" w:type="dxa"/>
          </w:tcPr>
          <w:p w:rsidR="00B46D2D" w:rsidRDefault="00B46D2D" w:rsidP="002C2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  <w:r w:rsidR="002C299E">
              <w:rPr>
                <w:rFonts w:ascii="Times New Roman" w:hAnsi="Times New Roman" w:cs="Times New Roman"/>
                <w:sz w:val="24"/>
                <w:szCs w:val="24"/>
              </w:rPr>
              <w:t xml:space="preserve"> of the cellular make-up of your organism is not present.</w:t>
            </w:r>
          </w:p>
        </w:tc>
        <w:tc>
          <w:tcPr>
            <w:tcW w:w="1890" w:type="dxa"/>
          </w:tcPr>
          <w:p w:rsidR="00B46D2D" w:rsidRDefault="00B46D2D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B46D2D" w:rsidRDefault="00B46D2D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D2D" w:rsidRDefault="00B46D2D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D2D" w:rsidRDefault="00B46D2D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D2D" w:rsidRDefault="00B46D2D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_______/6</w:t>
            </w:r>
          </w:p>
        </w:tc>
      </w:tr>
    </w:tbl>
    <w:p w:rsidR="007B47B5" w:rsidRDefault="007B47B5" w:rsidP="00550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968"/>
        <w:gridCol w:w="1440"/>
        <w:gridCol w:w="1440"/>
        <w:gridCol w:w="1530"/>
        <w:gridCol w:w="1980"/>
      </w:tblGrid>
      <w:tr w:rsidR="002C299E">
        <w:tc>
          <w:tcPr>
            <w:tcW w:w="4968" w:type="dxa"/>
          </w:tcPr>
          <w:p w:rsidR="002C299E" w:rsidRPr="00E46256" w:rsidRDefault="002C299E" w:rsidP="00550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Ecology</w:t>
            </w:r>
          </w:p>
        </w:tc>
        <w:tc>
          <w:tcPr>
            <w:tcW w:w="144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2C299E">
        <w:tc>
          <w:tcPr>
            <w:tcW w:w="4968" w:type="dxa"/>
          </w:tcPr>
          <w:p w:rsidR="002C299E" w:rsidRPr="00D5273B" w:rsidRDefault="002C299E" w:rsidP="00D5273B">
            <w:pPr>
              <w:pStyle w:val="ListParagraph"/>
              <w:numPr>
                <w:ilvl w:val="0"/>
                <w:numId w:val="1"/>
                <w:numberingChange w:id="26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explain your organism’s habitat.</w:t>
            </w:r>
            <w:r w:rsidRPr="00D5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99E" w:rsidRDefault="002C299E" w:rsidP="00DC0C7E">
            <w:pPr>
              <w:pStyle w:val="ListParagraph"/>
              <w:numPr>
                <w:ilvl w:val="0"/>
                <w:numId w:val="1"/>
                <w:numberingChange w:id="27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how your organism </w:t>
            </w:r>
            <w:r w:rsidR="005A14AA">
              <w:rPr>
                <w:rFonts w:ascii="Times New Roman" w:hAnsi="Times New Roman" w:cs="Times New Roman"/>
                <w:sz w:val="24"/>
                <w:szCs w:val="24"/>
              </w:rPr>
              <w:t>acquires energy.</w:t>
            </w:r>
          </w:p>
          <w:p w:rsidR="002C299E" w:rsidRPr="00FA6C09" w:rsidRDefault="002C299E" w:rsidP="002C299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</w:t>
            </w:r>
            <w:r>
              <w:rPr>
                <w:rFonts w:ascii="Times New Roman" w:hAnsi="Times New Roman" w:cs="Times New Roman"/>
              </w:rPr>
              <w:t xml:space="preserve">all </w:t>
            </w:r>
            <w:r w:rsidRPr="00FA6C09">
              <w:rPr>
                <w:rFonts w:ascii="Times New Roman" w:hAnsi="Times New Roman" w:cs="Times New Roman"/>
              </w:rPr>
              <w:t>requirements</w:t>
            </w:r>
            <w:r>
              <w:rPr>
                <w:rFonts w:ascii="Times New Roman" w:hAnsi="Times New Roman" w:cs="Times New Roman"/>
              </w:rPr>
              <w:t xml:space="preserve"> for the ecological description of your organism</w:t>
            </w:r>
            <w:r w:rsidR="005A14AA">
              <w:rPr>
                <w:rFonts w:ascii="Times New Roman" w:hAnsi="Times New Roman" w:cs="Times New Roman"/>
              </w:rPr>
              <w:t>.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1 of the </w:t>
            </w:r>
            <w:r>
              <w:rPr>
                <w:rFonts w:ascii="Times New Roman" w:hAnsi="Times New Roman" w:cs="Times New Roman"/>
              </w:rPr>
              <w:t>2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requirements for the ecological description of your organism.</w:t>
            </w:r>
          </w:p>
        </w:tc>
        <w:tc>
          <w:tcPr>
            <w:tcW w:w="153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Fails to meet </w:t>
            </w:r>
            <w:r>
              <w:rPr>
                <w:rFonts w:ascii="Times New Roman" w:hAnsi="Times New Roman" w:cs="Times New Roman"/>
              </w:rPr>
              <w:t>the requirements for the ecological description of your organism.</w:t>
            </w:r>
          </w:p>
        </w:tc>
        <w:tc>
          <w:tcPr>
            <w:tcW w:w="1980" w:type="dxa"/>
          </w:tcPr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Default="006252FE" w:rsidP="00F1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6252FE" w:rsidRDefault="006252F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="006252FE">
              <w:rPr>
                <w:rFonts w:ascii="Times New Roman" w:hAnsi="Times New Roman" w:cs="Times New Roman"/>
              </w:rPr>
              <w:t>/4</w:t>
            </w:r>
          </w:p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Pr="00FA6C09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06B12" w:rsidRDefault="00506B12" w:rsidP="00550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1F9" w:rsidDel="008B62E5" w:rsidRDefault="009221F9" w:rsidP="00550C11">
      <w:pPr>
        <w:spacing w:after="0" w:line="240" w:lineRule="auto"/>
        <w:rPr>
          <w:del w:id="28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9221F9" w:rsidDel="008B62E5" w:rsidRDefault="009221F9" w:rsidP="00550C11">
      <w:pPr>
        <w:spacing w:after="0" w:line="240" w:lineRule="auto"/>
        <w:rPr>
          <w:del w:id="29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9221F9" w:rsidDel="008B62E5" w:rsidRDefault="009221F9" w:rsidP="00550C11">
      <w:pPr>
        <w:spacing w:after="0" w:line="240" w:lineRule="auto"/>
        <w:rPr>
          <w:del w:id="30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9221F9" w:rsidDel="008B62E5" w:rsidRDefault="009221F9" w:rsidP="00550C11">
      <w:pPr>
        <w:spacing w:after="0" w:line="240" w:lineRule="auto"/>
        <w:rPr>
          <w:del w:id="31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9221F9" w:rsidRDefault="009221F9" w:rsidP="00550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2E5" w:rsidRDefault="008B62E5">
      <w:pPr>
        <w:rPr>
          <w:ins w:id="32" w:author="Office 2004 Test Drive User" w:date="2011-11-15T21:06:00Z"/>
          <w:rFonts w:ascii="Times New Roman" w:hAnsi="Times New Roman" w:cs="Times New Roman"/>
          <w:b/>
          <w:sz w:val="28"/>
          <w:szCs w:val="28"/>
          <w:u w:val="single"/>
        </w:rPr>
      </w:pPr>
    </w:p>
    <w:p w:rsidR="00571254" w:rsidRDefault="00571254" w:rsidP="005712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Group</w:t>
      </w:r>
      <w:r w:rsidRPr="000B12D3">
        <w:rPr>
          <w:rFonts w:ascii="Times New Roman" w:hAnsi="Times New Roman" w:cs="Times New Roman"/>
          <w:b/>
          <w:sz w:val="28"/>
          <w:szCs w:val="28"/>
          <w:u w:val="single"/>
        </w:rPr>
        <w:t xml:space="preserve"> Task</w:t>
      </w:r>
    </w:p>
    <w:p w:rsidR="00571254" w:rsidRDefault="00571254" w:rsidP="00571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113"/>
        <w:gridCol w:w="2115"/>
        <w:gridCol w:w="1620"/>
        <w:gridCol w:w="1710"/>
        <w:gridCol w:w="1530"/>
        <w:gridCol w:w="1980"/>
      </w:tblGrid>
      <w:tr w:rsidR="007C6A8B">
        <w:tc>
          <w:tcPr>
            <w:tcW w:w="4113" w:type="dxa"/>
          </w:tcPr>
          <w:p w:rsidR="007C6A8B" w:rsidRPr="00E46256" w:rsidRDefault="00BB02B4" w:rsidP="00BB0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Classification Debate Guide</w:t>
            </w:r>
          </w:p>
        </w:tc>
        <w:tc>
          <w:tcPr>
            <w:tcW w:w="2115" w:type="dxa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7C6A8B">
        <w:tc>
          <w:tcPr>
            <w:tcW w:w="4113" w:type="dxa"/>
          </w:tcPr>
          <w:p w:rsidR="009F4A57" w:rsidRDefault="00BB02B4" w:rsidP="009F4A57">
            <w:pPr>
              <w:pStyle w:val="ListParagraph"/>
              <w:numPr>
                <w:ilvl w:val="0"/>
                <w:numId w:val="1"/>
                <w:numberingChange w:id="33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Position is clearly stated in your h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>ypothesis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whether or not your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 xml:space="preserve">kingdom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>be used to cla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ssify your organism in 10 years.</w:t>
            </w:r>
          </w:p>
          <w:p w:rsidR="009F4A57" w:rsidRDefault="007C6A8B" w:rsidP="009F4A57">
            <w:pPr>
              <w:pStyle w:val="ListParagraph"/>
              <w:numPr>
                <w:ilvl w:val="0"/>
                <w:numId w:val="1"/>
                <w:numberingChange w:id="34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="009F4A57">
              <w:rPr>
                <w:rFonts w:ascii="Times New Roman" w:hAnsi="Times New Roman" w:cs="Times New Roman"/>
                <w:sz w:val="24"/>
                <w:szCs w:val="24"/>
              </w:rPr>
              <w:t xml:space="preserve">3 pieces of evidence supporting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>the position you took in your hypothesis.</w:t>
            </w:r>
          </w:p>
          <w:p w:rsidR="007C6A8B" w:rsidRPr="00F118FA" w:rsidRDefault="008469D5" w:rsidP="009F4A57">
            <w:pPr>
              <w:pStyle w:val="ListParagraph"/>
              <w:numPr>
                <w:ilvl w:val="0"/>
                <w:numId w:val="1"/>
                <w:numberingChange w:id="35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examples to support your evidence when necessary.</w:t>
            </w:r>
          </w:p>
        </w:tc>
        <w:tc>
          <w:tcPr>
            <w:tcW w:w="2115" w:type="dxa"/>
          </w:tcPr>
          <w:p w:rsidR="007C6A8B" w:rsidRPr="004B7C8F" w:rsidRDefault="00BB02B4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and hypothesis are clearly stated, 3 pieces of evidence are given along with examples.</w:t>
            </w:r>
          </w:p>
        </w:tc>
        <w:tc>
          <w:tcPr>
            <w:tcW w:w="1620" w:type="dxa"/>
          </w:tcPr>
          <w:p w:rsidR="007C6A8B" w:rsidRPr="004B7C8F" w:rsidRDefault="00BB02B4" w:rsidP="00BB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components of the classification debate guide are present.</w:t>
            </w:r>
          </w:p>
        </w:tc>
        <w:tc>
          <w:tcPr>
            <w:tcW w:w="1710" w:type="dxa"/>
          </w:tcPr>
          <w:p w:rsidR="007C6A8B" w:rsidRPr="004B7C8F" w:rsidRDefault="00BB02B4" w:rsidP="00BB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component of the classification debate guide is present.</w:t>
            </w:r>
          </w:p>
        </w:tc>
        <w:tc>
          <w:tcPr>
            <w:tcW w:w="1530" w:type="dxa"/>
          </w:tcPr>
          <w:p w:rsidR="007C6A8B" w:rsidRPr="004B7C8F" w:rsidRDefault="007C6A8B" w:rsidP="00BB02B4">
            <w:pPr>
              <w:jc w:val="center"/>
              <w:rPr>
                <w:rFonts w:ascii="Times New Roman" w:hAnsi="Times New Roman" w:cs="Times New Roman"/>
              </w:rPr>
            </w:pPr>
            <w:r w:rsidRPr="004B7C8F">
              <w:rPr>
                <w:rFonts w:ascii="Times New Roman" w:hAnsi="Times New Roman" w:cs="Times New Roman"/>
              </w:rPr>
              <w:t>Fail</w:t>
            </w:r>
            <w:r w:rsidR="00BB02B4">
              <w:rPr>
                <w:rFonts w:ascii="Times New Roman" w:hAnsi="Times New Roman" w:cs="Times New Roman"/>
              </w:rPr>
              <w:t>ed to complete the classification debate guide.</w:t>
            </w:r>
          </w:p>
        </w:tc>
        <w:tc>
          <w:tcPr>
            <w:tcW w:w="1980" w:type="dxa"/>
          </w:tcPr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</w:p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</w:p>
          <w:p w:rsidR="007C6A8B" w:rsidRPr="004B7C8F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________/6</w:t>
            </w:r>
          </w:p>
        </w:tc>
      </w:tr>
    </w:tbl>
    <w:p w:rsidR="003C2B79" w:rsidRDefault="003C2B79" w:rsidP="00550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3068" w:type="dxa"/>
        <w:tblLayout w:type="fixed"/>
        <w:tblLook w:val="04A0"/>
      </w:tblPr>
      <w:tblGrid>
        <w:gridCol w:w="4158"/>
        <w:gridCol w:w="1782"/>
        <w:gridCol w:w="1782"/>
        <w:gridCol w:w="1782"/>
        <w:gridCol w:w="1782"/>
        <w:gridCol w:w="1782"/>
      </w:tblGrid>
      <w:tr w:rsidR="00366978" w:rsidRPr="00051BE5">
        <w:tc>
          <w:tcPr>
            <w:tcW w:w="4158" w:type="dxa"/>
          </w:tcPr>
          <w:p w:rsidR="00366978" w:rsidRPr="00E46256" w:rsidRDefault="00366978" w:rsidP="00802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Kingdom Presentation</w:t>
            </w:r>
          </w:p>
        </w:tc>
        <w:tc>
          <w:tcPr>
            <w:tcW w:w="1782" w:type="dxa"/>
          </w:tcPr>
          <w:p w:rsidR="00366978" w:rsidRPr="00051BE5" w:rsidRDefault="00366978" w:rsidP="00802D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366978" w:rsidRPr="00051BE5" w:rsidRDefault="00366978" w:rsidP="00802D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366978" w:rsidRPr="00051BE5" w:rsidRDefault="00366978" w:rsidP="00802D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366978" w:rsidRPr="00051BE5" w:rsidRDefault="00366978" w:rsidP="00802D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82" w:type="dxa"/>
          </w:tcPr>
          <w:p w:rsidR="00366978" w:rsidRPr="00051BE5" w:rsidRDefault="00366978" w:rsidP="00802D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366978" w:rsidRPr="00FA6C09">
        <w:tc>
          <w:tcPr>
            <w:tcW w:w="4158" w:type="dxa"/>
          </w:tcPr>
          <w:p w:rsidR="00366978" w:rsidRDefault="00366978" w:rsidP="00802DFF">
            <w:pPr>
              <w:pStyle w:val="ListParagraph"/>
              <w:numPr>
                <w:ilvl w:val="0"/>
                <w:numId w:val="1"/>
                <w:numberingChange w:id="36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members each present an equal portion of their kingdom project.</w:t>
            </w:r>
          </w:p>
          <w:p w:rsidR="00366978" w:rsidRDefault="00BB02B4" w:rsidP="00802DFF">
            <w:pPr>
              <w:pStyle w:val="ListParagraph"/>
              <w:numPr>
                <w:ilvl w:val="0"/>
                <w:numId w:val="1"/>
                <w:numberingChange w:id="37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Clearly identifies the defining characteristics of the kingdom.</w:t>
            </w:r>
          </w:p>
          <w:p w:rsidR="00366978" w:rsidRDefault="00366978" w:rsidP="00802DFF">
            <w:pPr>
              <w:pStyle w:val="ListParagraph"/>
              <w:numPr>
                <w:ilvl w:val="0"/>
                <w:numId w:val="1"/>
                <w:numberingChange w:id="38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pictures of the organism found in the kingdom.</w:t>
            </w:r>
          </w:p>
          <w:p w:rsidR="00366978" w:rsidRDefault="00366978" w:rsidP="00802DFF">
            <w:pPr>
              <w:pStyle w:val="ListParagraph"/>
              <w:numPr>
                <w:ilvl w:val="0"/>
                <w:numId w:val="1"/>
                <w:numberingChange w:id="39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the group’s position on the classification debate.</w:t>
            </w:r>
          </w:p>
          <w:p w:rsidR="00366978" w:rsidRPr="00FA6C09" w:rsidRDefault="00366978" w:rsidP="003308DA">
            <w:pPr>
              <w:pStyle w:val="ListParagraph"/>
              <w:numPr>
                <w:ilvl w:val="0"/>
                <w:numId w:val="1"/>
                <w:numberingChange w:id="40" w:author="Office 2004 Test Drive User" w:date="2011-11-15T21:05:00Z" w:original="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Visual aid is easy to read and informative.  </w:t>
            </w:r>
          </w:p>
        </w:tc>
        <w:tc>
          <w:tcPr>
            <w:tcW w:w="1782" w:type="dxa"/>
          </w:tcPr>
          <w:p w:rsidR="00366978" w:rsidRPr="00FA6C09" w:rsidRDefault="00366978" w:rsidP="00366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Meets all</w:t>
            </w:r>
            <w:r w:rsidR="007D3C7F">
              <w:rPr>
                <w:rFonts w:ascii="Times New Roman" w:hAnsi="Times New Roman" w:cs="Times New Roman"/>
              </w:rPr>
              <w:t xml:space="preserve"> presentation</w:t>
            </w:r>
            <w:r>
              <w:rPr>
                <w:rFonts w:ascii="Times New Roman" w:hAnsi="Times New Roman" w:cs="Times New Roman"/>
              </w:rPr>
              <w:t xml:space="preserve"> requirements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82" w:type="dxa"/>
          </w:tcPr>
          <w:p w:rsidR="00366978" w:rsidRPr="00FA6C09" w:rsidRDefault="00366978" w:rsidP="00366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Meets 3 or 4 </w:t>
            </w:r>
            <w:r w:rsidR="007D3C7F">
              <w:rPr>
                <w:rFonts w:ascii="Times New Roman" w:hAnsi="Times New Roman" w:cs="Times New Roman"/>
              </w:rPr>
              <w:t xml:space="preserve">presentation </w:t>
            </w:r>
            <w:r w:rsidRPr="00FA6C09">
              <w:rPr>
                <w:rFonts w:ascii="Times New Roman" w:hAnsi="Times New Roman" w:cs="Times New Roman"/>
              </w:rPr>
              <w:t xml:space="preserve">requirements </w:t>
            </w:r>
          </w:p>
        </w:tc>
        <w:tc>
          <w:tcPr>
            <w:tcW w:w="1782" w:type="dxa"/>
          </w:tcPr>
          <w:p w:rsidR="00366978" w:rsidRPr="00FA6C09" w:rsidRDefault="00366978" w:rsidP="00366978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</w:t>
            </w:r>
            <w:r>
              <w:rPr>
                <w:rFonts w:ascii="Times New Roman" w:hAnsi="Times New Roman" w:cs="Times New Roman"/>
              </w:rPr>
              <w:t>1 or 2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  <w:r w:rsidR="007D3C7F">
              <w:rPr>
                <w:rFonts w:ascii="Times New Roman" w:hAnsi="Times New Roman" w:cs="Times New Roman"/>
              </w:rPr>
              <w:t xml:space="preserve">presentation </w:t>
            </w:r>
            <w:r w:rsidRPr="00FA6C09">
              <w:rPr>
                <w:rFonts w:ascii="Times New Roman" w:hAnsi="Times New Roman" w:cs="Times New Roman"/>
              </w:rPr>
              <w:t>requirements</w:t>
            </w:r>
          </w:p>
        </w:tc>
        <w:tc>
          <w:tcPr>
            <w:tcW w:w="1782" w:type="dxa"/>
          </w:tcPr>
          <w:p w:rsidR="00366978" w:rsidRPr="00FA6C09" w:rsidRDefault="00366978" w:rsidP="00366978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Fails to meet </w:t>
            </w:r>
            <w:r>
              <w:rPr>
                <w:rFonts w:ascii="Times New Roman" w:hAnsi="Times New Roman" w:cs="Times New Roman"/>
              </w:rPr>
              <w:t>presentation</w:t>
            </w:r>
            <w:r w:rsidRPr="00FA6C09">
              <w:rPr>
                <w:rFonts w:ascii="Times New Roman" w:hAnsi="Times New Roman" w:cs="Times New Roman"/>
              </w:rPr>
              <w:t xml:space="preserve"> requirements</w:t>
            </w:r>
          </w:p>
        </w:tc>
        <w:tc>
          <w:tcPr>
            <w:tcW w:w="1782" w:type="dxa"/>
          </w:tcPr>
          <w:p w:rsidR="00366978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</w:p>
          <w:p w:rsidR="00366978" w:rsidRDefault="006252FE" w:rsidP="00802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6252FE" w:rsidRDefault="006252FE" w:rsidP="00802DFF">
            <w:pPr>
              <w:jc w:val="center"/>
              <w:rPr>
                <w:rFonts w:ascii="Times New Roman" w:hAnsi="Times New Roman" w:cs="Times New Roman"/>
              </w:rPr>
            </w:pPr>
          </w:p>
          <w:p w:rsidR="00366978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="006252FE">
              <w:rPr>
                <w:rFonts w:ascii="Times New Roman" w:hAnsi="Times New Roman" w:cs="Times New Roman"/>
              </w:rPr>
              <w:t>/6</w:t>
            </w:r>
          </w:p>
          <w:p w:rsidR="00366978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</w:p>
          <w:p w:rsidR="00366978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</w:p>
          <w:p w:rsidR="00366978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</w:p>
          <w:p w:rsidR="00366978" w:rsidRPr="00FA6C09" w:rsidRDefault="00366978" w:rsidP="00802D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6772" w:rsidDel="008B62E5" w:rsidRDefault="00086772" w:rsidP="00550C11">
      <w:pPr>
        <w:spacing w:after="0" w:line="240" w:lineRule="auto"/>
        <w:rPr>
          <w:del w:id="41" w:author="Office 2004 Test Drive User" w:date="2011-11-15T21:06:00Z"/>
          <w:rFonts w:ascii="Times New Roman" w:hAnsi="Times New Roman" w:cs="Times New Roman"/>
          <w:b/>
          <w:sz w:val="24"/>
          <w:szCs w:val="24"/>
          <w:u w:val="single"/>
        </w:rPr>
      </w:pPr>
    </w:p>
    <w:p w:rsidR="00135E85" w:rsidDel="008B62E5" w:rsidRDefault="00135E85" w:rsidP="00135E85">
      <w:pPr>
        <w:spacing w:after="0" w:line="240" w:lineRule="auto"/>
        <w:rPr>
          <w:del w:id="42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3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4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5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6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7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Del="008B62E5" w:rsidRDefault="00DD673E" w:rsidP="00135E85">
      <w:pPr>
        <w:spacing w:after="0" w:line="240" w:lineRule="auto"/>
        <w:rPr>
          <w:del w:id="48" w:author="Office 2004 Test Drive User" w:date="2011-11-15T21:06:00Z"/>
          <w:rFonts w:ascii="Times New Roman" w:hAnsi="Times New Roman" w:cs="Times New Roman"/>
          <w:sz w:val="24"/>
          <w:szCs w:val="24"/>
        </w:rPr>
      </w:pPr>
    </w:p>
    <w:p w:rsidR="00DD673E" w:rsidRPr="00571254" w:rsidRDefault="00DD673E" w:rsidP="00135E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2E5" w:rsidRDefault="008B62E5">
      <w:pPr>
        <w:rPr>
          <w:ins w:id="49" w:author="Office 2004 Test Drive User" w:date="2011-11-15T21:06:00Z"/>
        </w:rPr>
      </w:pPr>
    </w:p>
    <w:p w:rsidR="008B62E5" w:rsidRDefault="008B62E5">
      <w:pPr>
        <w:rPr>
          <w:ins w:id="50" w:author="Office 2004 Test Drive User" w:date="2011-11-15T21:06:00Z"/>
        </w:rPr>
      </w:pPr>
      <w:ins w:id="51" w:author="Office 2004 Test Drive User" w:date="2011-11-15T21:06:00Z">
        <w:r>
          <w:br w:type="page"/>
        </w:r>
      </w:ins>
    </w:p>
    <w:tbl>
      <w:tblPr>
        <w:tblStyle w:val="TableGrid"/>
        <w:tblW w:w="0" w:type="auto"/>
        <w:tblLook w:val="04A0"/>
      </w:tblPr>
      <w:tblGrid>
        <w:gridCol w:w="6228"/>
        <w:gridCol w:w="1620"/>
        <w:gridCol w:w="1710"/>
        <w:gridCol w:w="1530"/>
        <w:gridCol w:w="1980"/>
        <w:tblGridChange w:id="52">
          <w:tblGrid>
            <w:gridCol w:w="6228"/>
            <w:gridCol w:w="1620"/>
            <w:gridCol w:w="1710"/>
            <w:gridCol w:w="1530"/>
            <w:gridCol w:w="1980"/>
          </w:tblGrid>
        </w:tblGridChange>
      </w:tblGrid>
      <w:tr w:rsidR="00135E85" w:rsidRPr="004A0979">
        <w:tc>
          <w:tcPr>
            <w:tcW w:w="6228" w:type="dxa"/>
          </w:tcPr>
          <w:p w:rsidR="00135E85" w:rsidRPr="003C2B79" w:rsidRDefault="00135E85" w:rsidP="002C7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Member </w:t>
            </w:r>
            <w:commentRangeStart w:id="5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Evaluation</w:t>
            </w:r>
            <w:commentRangeEnd w:id="53"/>
            <w:r w:rsidR="008B62E5">
              <w:rPr>
                <w:rStyle w:val="CommentReference"/>
                <w:vanish/>
              </w:rPr>
              <w:commentReference w:id="53"/>
            </w:r>
          </w:p>
        </w:tc>
        <w:tc>
          <w:tcPr>
            <w:tcW w:w="162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135E85">
        <w:tc>
          <w:tcPr>
            <w:tcW w:w="6228" w:type="dxa"/>
          </w:tcPr>
          <w:p w:rsidR="00135E85" w:rsidRPr="008B62E5" w:rsidDel="008B62E5" w:rsidRDefault="00135E85" w:rsidP="002C701A">
            <w:pPr>
              <w:pStyle w:val="ListParagraph"/>
              <w:numPr>
                <w:ilvl w:val="0"/>
                <w:numId w:val="1"/>
                <w:numberingChange w:id="54" w:author="Office 2004 Test Drive User" w:date="2011-11-15T21:05:00Z" w:original=""/>
              </w:numPr>
              <w:ind w:left="360"/>
              <w:rPr>
                <w:del w:id="55" w:author="Office 2004 Test Drive User" w:date="2011-11-15T21:10:00Z"/>
                <w:rFonts w:ascii="Times New Roman" w:hAnsi="Times New Roman" w:cs="Times New Roman"/>
                <w:sz w:val="24"/>
                <w:szCs w:val="24"/>
                <w:rPrChange w:id="56" w:author="Office 2004 Test Drive User" w:date="2011-11-15T21:10:00Z">
                  <w:rPr>
                    <w:del w:id="57" w:author="Office 2004 Test Drive User" w:date="2011-11-15T21:10:00Z"/>
                  </w:rPr>
                </w:rPrChange>
              </w:rPr>
              <w:pPrChange w:id="58" w:author="Office 2004 Test Drive User" w:date="2011-11-15T21:10:00Z">
                <w:pPr>
                  <w:pStyle w:val="ListParagraph"/>
                  <w:numPr>
                    <w:numId w:val="1"/>
                  </w:numPr>
                  <w:ind w:hanging="360"/>
                </w:pPr>
              </w:pPrChange>
            </w:pPr>
            <w:r w:rsidRPr="008B62E5">
              <w:rPr>
                <w:rFonts w:ascii="Times New Roman" w:hAnsi="Times New Roman" w:cs="Times New Roman"/>
                <w:sz w:val="24"/>
                <w:szCs w:val="24"/>
                <w:rPrChange w:id="59" w:author="Office 2004 Test Drive User" w:date="2011-11-15T21:10:00Z">
                  <w:rPr/>
                </w:rPrChange>
              </w:rPr>
              <w:t>Mark a rating for each group member</w:t>
            </w:r>
            <w:ins w:id="60" w:author="Office 2004 Test Drive User" w:date="2011-11-15T21:11:00Z">
              <w:r w:rsidR="008B62E5">
                <w:rPr>
                  <w:rFonts w:ascii="Times New Roman" w:hAnsi="Times New Roman" w:cs="Times New Roman"/>
                  <w:sz w:val="24"/>
                  <w:szCs w:val="24"/>
                </w:rPr>
                <w:t xml:space="preserve">, including yourself, </w:t>
              </w:r>
            </w:ins>
            <w:ins w:id="61" w:author="Office 2004 Test Drive User" w:date="2011-11-15T21:09:00Z">
              <w:r w:rsidR="008B62E5" w:rsidRPr="008B62E5">
                <w:rPr>
                  <w:rFonts w:ascii="Times New Roman" w:hAnsi="Times New Roman" w:cs="Times New Roman"/>
                  <w:sz w:val="24"/>
                  <w:szCs w:val="24"/>
                  <w:rPrChange w:id="62" w:author="Office 2004 Test Drive User" w:date="2011-11-15T21:10:00Z">
                    <w:rPr/>
                  </w:rPrChange>
                </w:rPr>
                <w:t xml:space="preserve"> by placing a check in the appropriate </w:t>
              </w:r>
            </w:ins>
            <w:ins w:id="63" w:author="Office 2004 Test Drive User" w:date="2011-11-15T21:10:00Z">
              <w:r w:rsidR="008B62E5" w:rsidRPr="008B62E5">
                <w:rPr>
                  <w:rFonts w:ascii="Times New Roman" w:hAnsi="Times New Roman" w:cs="Times New Roman"/>
                  <w:sz w:val="24"/>
                  <w:szCs w:val="24"/>
                  <w:rPrChange w:id="64" w:author="Office 2004 Test Drive User" w:date="2011-11-15T21:10:00Z">
                    <w:rPr/>
                  </w:rPrChange>
                </w:rPr>
                <w:t>column</w:t>
              </w:r>
            </w:ins>
            <w:ins w:id="65" w:author="Office 2004 Test Drive User" w:date="2011-11-15T21:09:00Z">
              <w:r w:rsidR="008B62E5" w:rsidRPr="008B62E5">
                <w:rPr>
                  <w:rFonts w:ascii="Times New Roman" w:hAnsi="Times New Roman" w:cs="Times New Roman"/>
                  <w:sz w:val="24"/>
                  <w:szCs w:val="24"/>
                  <w:rPrChange w:id="66" w:author="Office 2004 Test Drive User" w:date="2011-11-15T21:10:00Z">
                    <w:rPr/>
                  </w:rPrChange>
                </w:rPr>
                <w:t xml:space="preserve">. </w:t>
              </w:r>
            </w:ins>
          </w:p>
          <w:p w:rsidR="00135E85" w:rsidRDefault="00135E85" w:rsidP="008B62E5">
            <w:pPr>
              <w:pStyle w:val="ListParagraph"/>
              <w:spacing w:after="0" w:line="240" w:lineRule="auto"/>
              <w:pPrChange w:id="67" w:author="Office 2004 Test Drive User" w:date="2011-11-15T21:10:00Z">
                <w:pPr>
                  <w:ind w:left="360"/>
                </w:pPr>
              </w:pPrChange>
            </w:pPr>
          </w:p>
          <w:p w:rsidR="00135E85" w:rsidRDefault="00135E85" w:rsidP="002C70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3E" w:rsidRDefault="00DD673E" w:rsidP="002C7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85" w:rsidRPr="00BB02B4" w:rsidRDefault="00135E85" w:rsidP="008B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Member Name</w:t>
            </w:r>
            <w:ins w:id="68" w:author="Office 2004 Test Drive User" w:date="2011-11-15T21:10:00Z">
              <w:r w:rsidR="008B62E5">
                <w:rPr>
                  <w:rFonts w:ascii="Times New Roman" w:hAnsi="Times New Roman" w:cs="Times New Roman"/>
                  <w:sz w:val="24"/>
                  <w:szCs w:val="24"/>
                </w:rPr>
                <w:t>:</w:t>
              </w:r>
            </w:ins>
            <w:del w:id="69" w:author="Office 2004 Test Drive User" w:date="2011-11-15T21:10:00Z">
              <w:r w:rsidDel="008B62E5">
                <w:rPr>
                  <w:rFonts w:ascii="Times New Roman" w:hAnsi="Times New Roman" w:cs="Times New Roman"/>
                  <w:sz w:val="24"/>
                  <w:szCs w:val="24"/>
                </w:rPr>
                <w:delText>: (place a check in the appropriate box)</w:delText>
              </w:r>
            </w:del>
          </w:p>
        </w:tc>
        <w:tc>
          <w:tcPr>
            <w:tcW w:w="1620" w:type="dxa"/>
          </w:tcPr>
          <w:p w:rsidR="00135E85" w:rsidRPr="003C2B79" w:rsidRDefault="00135E85" w:rsidP="007C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Group member made </w:t>
            </w:r>
            <w:r w:rsidR="007C4605">
              <w:rPr>
                <w:rFonts w:ascii="Times New Roman" w:hAnsi="Times New Roman" w:cs="Times New Roman"/>
              </w:rPr>
              <w:t xml:space="preserve">2 or </w:t>
            </w:r>
            <w:r>
              <w:rPr>
                <w:rFonts w:ascii="Times New Roman" w:hAnsi="Times New Roman" w:cs="Times New Roman"/>
              </w:rPr>
              <w:t xml:space="preserve">more significant contributions to the group project. </w:t>
            </w:r>
          </w:p>
        </w:tc>
        <w:tc>
          <w:tcPr>
            <w:tcW w:w="1710" w:type="dxa"/>
          </w:tcPr>
          <w:p w:rsidR="00135E85" w:rsidRPr="003C2B79" w:rsidRDefault="00135E85" w:rsidP="007C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member made 1small contribution to the group project.</w:t>
            </w:r>
          </w:p>
        </w:tc>
        <w:tc>
          <w:tcPr>
            <w:tcW w:w="153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member failed to contribute to the group project.</w:t>
            </w:r>
          </w:p>
        </w:tc>
        <w:tc>
          <w:tcPr>
            <w:tcW w:w="1980" w:type="dxa"/>
          </w:tcPr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</w:rPr>
            </w:pPr>
          </w:p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</w:rPr>
            </w:pPr>
            <w:r w:rsidRPr="003C2B79">
              <w:rPr>
                <w:rFonts w:ascii="Times New Roman" w:hAnsi="Times New Roman" w:cs="Times New Roman"/>
              </w:rPr>
              <w:t>Total Score</w:t>
            </w:r>
          </w:p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</w:rPr>
            </w:pPr>
          </w:p>
          <w:p w:rsidR="00135E85" w:rsidRPr="003C2B79" w:rsidRDefault="00135E85" w:rsidP="002C701A">
            <w:pPr>
              <w:jc w:val="center"/>
              <w:rPr>
                <w:rFonts w:ascii="Times New Roman" w:hAnsi="Times New Roman" w:cs="Times New Roman"/>
              </w:rPr>
            </w:pPr>
            <w:r w:rsidRPr="003C2B79">
              <w:rPr>
                <w:rFonts w:ascii="Times New Roman" w:hAnsi="Times New Roman" w:cs="Times New Roman"/>
              </w:rPr>
              <w:t>________/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D673E" w:rsidTr="008B62E5">
        <w:tblPrEx>
          <w:tblW w:w="0" w:type="auto"/>
          <w:tblPrExChange w:id="70" w:author="Office 2004 Test Drive User" w:date="2011-11-15T21:07:00Z">
            <w:tblPrEx>
              <w:tblW w:w="0" w:type="auto"/>
            </w:tblPrEx>
          </w:tblPrExChange>
        </w:tblPrEx>
        <w:trPr>
          <w:trHeight w:val="432"/>
        </w:trPr>
        <w:tc>
          <w:tcPr>
            <w:tcW w:w="6228" w:type="dxa"/>
            <w:tcPrChange w:id="71" w:author="Office 2004 Test Drive User" w:date="2011-11-15T21:07:00Z">
              <w:tcPr>
                <w:tcW w:w="6228" w:type="dxa"/>
              </w:tcPr>
            </w:tcPrChange>
          </w:tcPr>
          <w:p w:rsidR="00DD673E" w:rsidRPr="00DD673E" w:rsidRDefault="00DD673E" w:rsidP="00DD673E">
            <w:pPr>
              <w:pStyle w:val="ListParagraph"/>
              <w:numPr>
                <w:ilvl w:val="0"/>
                <w:numId w:val="9"/>
                <w:numberingChange w:id="72" w:author="Office 2004 Test Drive User" w:date="2011-11-15T21:05:00Z" w:original="%1:1:0:.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PrChange w:id="73" w:author="Office 2004 Test Drive User" w:date="2011-11-15T21:07:00Z">
              <w:tcPr>
                <w:tcW w:w="162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PrChange w:id="74" w:author="Office 2004 Test Drive User" w:date="2011-11-15T21:07:00Z">
              <w:tcPr>
                <w:tcW w:w="171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PrChange w:id="75" w:author="Office 2004 Test Drive User" w:date="2011-11-15T21:07:00Z">
              <w:tcPr>
                <w:tcW w:w="1530" w:type="dxa"/>
              </w:tcPr>
            </w:tcPrChange>
          </w:tcPr>
          <w:p w:rsidR="00DD673E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PrChange w:id="76" w:author="Office 2004 Test Drive User" w:date="2011-11-15T21:07:00Z">
              <w:tcPr>
                <w:tcW w:w="1980" w:type="dxa"/>
              </w:tcPr>
            </w:tcPrChange>
          </w:tcPr>
          <w:p w:rsidR="00DD673E" w:rsidRPr="003C2B79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8B62E5">
        <w:tblPrEx>
          <w:tblW w:w="0" w:type="auto"/>
          <w:tblPrExChange w:id="77" w:author="Office 2004 Test Drive User" w:date="2011-11-15T21:07:00Z">
            <w:tblPrEx>
              <w:tblW w:w="0" w:type="auto"/>
            </w:tblPrEx>
          </w:tblPrExChange>
        </w:tblPrEx>
        <w:trPr>
          <w:trHeight w:val="432"/>
        </w:trPr>
        <w:tc>
          <w:tcPr>
            <w:tcW w:w="6228" w:type="dxa"/>
            <w:tcPrChange w:id="78" w:author="Office 2004 Test Drive User" w:date="2011-11-15T21:07:00Z">
              <w:tcPr>
                <w:tcW w:w="6228" w:type="dxa"/>
              </w:tcPr>
            </w:tcPrChange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  <w:numberingChange w:id="79" w:author="Office 2004 Test Drive User" w:date="2011-11-15T21:05:00Z" w:original="%1:2:0:.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PrChange w:id="80" w:author="Office 2004 Test Drive User" w:date="2011-11-15T21:07:00Z">
              <w:tcPr>
                <w:tcW w:w="162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PrChange w:id="81" w:author="Office 2004 Test Drive User" w:date="2011-11-15T21:07:00Z">
              <w:tcPr>
                <w:tcW w:w="171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PrChange w:id="82" w:author="Office 2004 Test Drive User" w:date="2011-11-15T21:07:00Z">
              <w:tcPr>
                <w:tcW w:w="1530" w:type="dxa"/>
              </w:tcPr>
            </w:tcPrChange>
          </w:tcPr>
          <w:p w:rsidR="00DD673E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PrChange w:id="83" w:author="Office 2004 Test Drive User" w:date="2011-11-15T21:07:00Z">
              <w:tcPr>
                <w:tcW w:w="1980" w:type="dxa"/>
              </w:tcPr>
            </w:tcPrChange>
          </w:tcPr>
          <w:p w:rsidR="00DD673E" w:rsidRPr="003C2B79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8B62E5">
        <w:tblPrEx>
          <w:tblW w:w="0" w:type="auto"/>
          <w:tblPrExChange w:id="84" w:author="Office 2004 Test Drive User" w:date="2011-11-15T21:07:00Z">
            <w:tblPrEx>
              <w:tblW w:w="0" w:type="auto"/>
            </w:tblPrEx>
          </w:tblPrExChange>
        </w:tblPrEx>
        <w:trPr>
          <w:trHeight w:val="432"/>
        </w:trPr>
        <w:tc>
          <w:tcPr>
            <w:tcW w:w="6228" w:type="dxa"/>
            <w:tcPrChange w:id="85" w:author="Office 2004 Test Drive User" w:date="2011-11-15T21:07:00Z">
              <w:tcPr>
                <w:tcW w:w="6228" w:type="dxa"/>
              </w:tcPr>
            </w:tcPrChange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  <w:numberingChange w:id="86" w:author="Office 2004 Test Drive User" w:date="2011-11-15T21:05:00Z" w:original="%1:3:0:.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PrChange w:id="87" w:author="Office 2004 Test Drive User" w:date="2011-11-15T21:07:00Z">
              <w:tcPr>
                <w:tcW w:w="162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PrChange w:id="88" w:author="Office 2004 Test Drive User" w:date="2011-11-15T21:07:00Z">
              <w:tcPr>
                <w:tcW w:w="171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PrChange w:id="89" w:author="Office 2004 Test Drive User" w:date="2011-11-15T21:07:00Z">
              <w:tcPr>
                <w:tcW w:w="1530" w:type="dxa"/>
              </w:tcPr>
            </w:tcPrChange>
          </w:tcPr>
          <w:p w:rsidR="00DD673E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PrChange w:id="90" w:author="Office 2004 Test Drive User" w:date="2011-11-15T21:07:00Z">
              <w:tcPr>
                <w:tcW w:w="1980" w:type="dxa"/>
              </w:tcPr>
            </w:tcPrChange>
          </w:tcPr>
          <w:p w:rsidR="00DD673E" w:rsidRPr="003C2B79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8B62E5">
        <w:tblPrEx>
          <w:tblW w:w="0" w:type="auto"/>
          <w:tblPrExChange w:id="91" w:author="Office 2004 Test Drive User" w:date="2011-11-15T21:07:00Z">
            <w:tblPrEx>
              <w:tblW w:w="0" w:type="auto"/>
            </w:tblPrEx>
          </w:tblPrExChange>
        </w:tblPrEx>
        <w:trPr>
          <w:trHeight w:val="432"/>
        </w:trPr>
        <w:tc>
          <w:tcPr>
            <w:tcW w:w="6228" w:type="dxa"/>
            <w:tcPrChange w:id="92" w:author="Office 2004 Test Drive User" w:date="2011-11-15T21:07:00Z">
              <w:tcPr>
                <w:tcW w:w="6228" w:type="dxa"/>
              </w:tcPr>
            </w:tcPrChange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  <w:numberingChange w:id="93" w:author="Office 2004 Test Drive User" w:date="2011-11-15T21:05:00Z" w:original="%1:4:0:.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PrChange w:id="94" w:author="Office 2004 Test Drive User" w:date="2011-11-15T21:07:00Z">
              <w:tcPr>
                <w:tcW w:w="162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PrChange w:id="95" w:author="Office 2004 Test Drive User" w:date="2011-11-15T21:07:00Z">
              <w:tcPr>
                <w:tcW w:w="171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PrChange w:id="96" w:author="Office 2004 Test Drive User" w:date="2011-11-15T21:07:00Z">
              <w:tcPr>
                <w:tcW w:w="1530" w:type="dxa"/>
              </w:tcPr>
            </w:tcPrChange>
          </w:tcPr>
          <w:p w:rsidR="00DD673E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PrChange w:id="97" w:author="Office 2004 Test Drive User" w:date="2011-11-15T21:07:00Z">
              <w:tcPr>
                <w:tcW w:w="1980" w:type="dxa"/>
              </w:tcPr>
            </w:tcPrChange>
          </w:tcPr>
          <w:p w:rsidR="00DD673E" w:rsidRPr="003C2B79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8B62E5">
        <w:tblPrEx>
          <w:tblW w:w="0" w:type="auto"/>
          <w:tblPrExChange w:id="98" w:author="Office 2004 Test Drive User" w:date="2011-11-15T21:07:00Z">
            <w:tblPrEx>
              <w:tblW w:w="0" w:type="auto"/>
            </w:tblPrEx>
          </w:tblPrExChange>
        </w:tblPrEx>
        <w:trPr>
          <w:trHeight w:val="432"/>
        </w:trPr>
        <w:tc>
          <w:tcPr>
            <w:tcW w:w="6228" w:type="dxa"/>
            <w:tcPrChange w:id="99" w:author="Office 2004 Test Drive User" w:date="2011-11-15T21:07:00Z">
              <w:tcPr>
                <w:tcW w:w="6228" w:type="dxa"/>
              </w:tcPr>
            </w:tcPrChange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  <w:numberingChange w:id="100" w:author="Office 2004 Test Drive User" w:date="2011-11-15T21:05:00Z" w:original="%1:5:0:.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01"/>
          </w:p>
        </w:tc>
        <w:tc>
          <w:tcPr>
            <w:tcW w:w="1620" w:type="dxa"/>
            <w:tcPrChange w:id="102" w:author="Office 2004 Test Drive User" w:date="2011-11-15T21:07:00Z">
              <w:tcPr>
                <w:tcW w:w="162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PrChange w:id="103" w:author="Office 2004 Test Drive User" w:date="2011-11-15T21:07:00Z">
              <w:tcPr>
                <w:tcW w:w="1710" w:type="dxa"/>
              </w:tcPr>
            </w:tcPrChange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PrChange w:id="104" w:author="Office 2004 Test Drive User" w:date="2011-11-15T21:07:00Z">
              <w:tcPr>
                <w:tcW w:w="1530" w:type="dxa"/>
              </w:tcPr>
            </w:tcPrChange>
          </w:tcPr>
          <w:p w:rsidR="00DD673E" w:rsidRDefault="00DD673E" w:rsidP="002C701A">
            <w:pPr>
              <w:jc w:val="center"/>
              <w:rPr>
                <w:rFonts w:ascii="Times New Roman" w:hAnsi="Times New Roman" w:cs="Times New Roman"/>
              </w:rPr>
            </w:pPr>
          </w:p>
        </w:tc>
        <w:commentRangeEnd w:id="101"/>
        <w:tc>
          <w:tcPr>
            <w:tcW w:w="1980" w:type="dxa"/>
            <w:tcPrChange w:id="105" w:author="Office 2004 Test Drive User" w:date="2011-11-15T21:07:00Z">
              <w:tcPr>
                <w:tcW w:w="1980" w:type="dxa"/>
              </w:tcPr>
            </w:tcPrChange>
          </w:tcPr>
          <w:p w:rsidR="00DD673E" w:rsidRPr="003C2B79" w:rsidRDefault="008B62E5" w:rsidP="002C7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CommentReference"/>
                <w:vanish/>
              </w:rPr>
              <w:commentReference w:id="101"/>
            </w:r>
          </w:p>
        </w:tc>
      </w:tr>
      <w:tr w:rsidR="008B62E5">
        <w:trPr>
          <w:trHeight w:val="432"/>
          <w:ins w:id="106" w:author="Office 2004 Test Drive User" w:date="2011-11-15T21:11:00Z"/>
        </w:trPr>
        <w:tc>
          <w:tcPr>
            <w:tcW w:w="6228" w:type="dxa"/>
          </w:tcPr>
          <w:p w:rsidR="008B62E5" w:rsidRDefault="008B62E5" w:rsidP="00DD673E">
            <w:pPr>
              <w:pStyle w:val="ListParagraph"/>
              <w:numPr>
                <w:ilvl w:val="0"/>
                <w:numId w:val="9"/>
                <w:numberingChange w:id="107" w:author="Office 2004 Test Drive User" w:date="2011-11-15T21:05:00Z" w:original="%1:5:0:."/>
              </w:numPr>
              <w:rPr>
                <w:ins w:id="108" w:author="Office 2004 Test Drive User" w:date="2011-11-15T21:11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B62E5" w:rsidRDefault="008B62E5" w:rsidP="007C4605">
            <w:pPr>
              <w:jc w:val="center"/>
              <w:rPr>
                <w:ins w:id="109" w:author="Office 2004 Test Drive User" w:date="2011-11-15T21:11:00Z"/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8B62E5" w:rsidRDefault="008B62E5" w:rsidP="007C4605">
            <w:pPr>
              <w:jc w:val="center"/>
              <w:rPr>
                <w:ins w:id="110" w:author="Office 2004 Test Drive User" w:date="2011-11-15T21:11:00Z"/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8B62E5" w:rsidRDefault="008B62E5" w:rsidP="002C701A">
            <w:pPr>
              <w:jc w:val="center"/>
              <w:rPr>
                <w:ins w:id="111" w:author="Office 2004 Test Drive User" w:date="2011-11-15T21:11:00Z"/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B62E5" w:rsidRDefault="008B62E5" w:rsidP="002C701A">
            <w:pPr>
              <w:jc w:val="center"/>
              <w:rPr>
                <w:ins w:id="112" w:author="Office 2004 Test Drive User" w:date="2011-11-15T21:11:00Z"/>
                <w:rStyle w:val="CommentReference"/>
                <w:vanish/>
              </w:rPr>
            </w:pPr>
          </w:p>
        </w:tc>
      </w:tr>
    </w:tbl>
    <w:p w:rsidR="002C299E" w:rsidRDefault="002C299E" w:rsidP="00550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C299E" w:rsidSect="00113EDB">
      <w:pgSz w:w="15840" w:h="12240" w:orient="landscape"/>
      <w:pgMar w:top="1440" w:right="720" w:bottom="72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" w:author="Office 2004 Test Drive User" w:date="2011-11-15T21:05:00Z" w:initials="OU">
    <w:p w:rsidR="008B62E5" w:rsidRDefault="008B62E5">
      <w:pPr>
        <w:pStyle w:val="CommentText"/>
      </w:pPr>
      <w:r>
        <w:rPr>
          <w:rStyle w:val="CommentReference"/>
        </w:rPr>
        <w:annotationRef/>
      </w:r>
      <w:r>
        <w:t>This was missing – just copied and pasted it</w:t>
      </w:r>
    </w:p>
  </w:comment>
  <w:comment w:id="53" w:author="Office 2004 Test Drive User" w:date="2011-11-15T21:12:00Z" w:initials="OU">
    <w:p w:rsidR="008B62E5" w:rsidRDefault="008B62E5">
      <w:pPr>
        <w:pStyle w:val="CommentText"/>
      </w:pPr>
      <w:r>
        <w:rPr>
          <w:rStyle w:val="CommentReference"/>
        </w:rPr>
        <w:annotationRef/>
      </w:r>
      <w:r>
        <w:t>Did you want them to only rank the other members? I thought we could add in a self evaluation portion – then perhaps each student gets the average score allotted by the group.</w:t>
      </w:r>
    </w:p>
  </w:comment>
  <w:comment w:id="101" w:author="Office 2004 Test Drive User" w:date="2011-11-15T21:07:00Z" w:initials="OU">
    <w:p w:rsidR="008B62E5" w:rsidRDefault="008B62E5">
      <w:pPr>
        <w:pStyle w:val="CommentText"/>
      </w:pPr>
      <w:r>
        <w:rPr>
          <w:rStyle w:val="CommentReference"/>
        </w:rPr>
        <w:annotationRef/>
      </w:r>
      <w:r>
        <w:t>I made the cells bigger to accommodate handwriting</w:t>
      </w:r>
    </w:p>
  </w:comment>
</w:comment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27C" w:rsidRDefault="00DB627C" w:rsidP="00FA6C09">
      <w:pPr>
        <w:spacing w:after="0" w:line="240" w:lineRule="auto"/>
      </w:pPr>
      <w:r>
        <w:separator/>
      </w:r>
    </w:p>
  </w:endnote>
  <w:endnote w:type="continuationSeparator" w:id="0">
    <w:p w:rsidR="00DB627C" w:rsidRDefault="00DB627C" w:rsidP="00FA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27C" w:rsidRDefault="00DB627C" w:rsidP="00FA6C09">
      <w:pPr>
        <w:spacing w:after="0" w:line="240" w:lineRule="auto"/>
      </w:pPr>
      <w:r>
        <w:separator/>
      </w:r>
    </w:p>
  </w:footnote>
  <w:footnote w:type="continuationSeparator" w:id="0">
    <w:p w:rsidR="00DB627C" w:rsidRDefault="00DB627C" w:rsidP="00FA6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0478"/>
    <w:multiLevelType w:val="hybridMultilevel"/>
    <w:tmpl w:val="BAD632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0202A0"/>
    <w:multiLevelType w:val="hybridMultilevel"/>
    <w:tmpl w:val="E0F4B3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17DD"/>
    <w:multiLevelType w:val="hybridMultilevel"/>
    <w:tmpl w:val="1C8C9050"/>
    <w:lvl w:ilvl="0" w:tplc="CC72B7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A1E85"/>
    <w:multiLevelType w:val="hybridMultilevel"/>
    <w:tmpl w:val="B68A8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A6FD4"/>
    <w:multiLevelType w:val="hybridMultilevel"/>
    <w:tmpl w:val="D15E9FC6"/>
    <w:lvl w:ilvl="0" w:tplc="16A2C52C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F0E42"/>
    <w:multiLevelType w:val="hybridMultilevel"/>
    <w:tmpl w:val="40464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01BE9"/>
    <w:multiLevelType w:val="hybridMultilevel"/>
    <w:tmpl w:val="68D2BFA0"/>
    <w:lvl w:ilvl="0" w:tplc="B7585E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04C01"/>
    <w:multiLevelType w:val="hybridMultilevel"/>
    <w:tmpl w:val="7780E2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33219"/>
    <w:multiLevelType w:val="hybridMultilevel"/>
    <w:tmpl w:val="6B6EB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C11"/>
    <w:rsid w:val="00032B71"/>
    <w:rsid w:val="00051BE5"/>
    <w:rsid w:val="00086772"/>
    <w:rsid w:val="000B12D3"/>
    <w:rsid w:val="000D6F6A"/>
    <w:rsid w:val="000E3D44"/>
    <w:rsid w:val="00113EDB"/>
    <w:rsid w:val="00135E85"/>
    <w:rsid w:val="00137022"/>
    <w:rsid w:val="0018592A"/>
    <w:rsid w:val="001A7A3A"/>
    <w:rsid w:val="001B297C"/>
    <w:rsid w:val="001B61A9"/>
    <w:rsid w:val="001C4792"/>
    <w:rsid w:val="00234D35"/>
    <w:rsid w:val="00246739"/>
    <w:rsid w:val="002C299E"/>
    <w:rsid w:val="002D24D5"/>
    <w:rsid w:val="002D2A24"/>
    <w:rsid w:val="003308DA"/>
    <w:rsid w:val="00366978"/>
    <w:rsid w:val="003B4771"/>
    <w:rsid w:val="003C2B79"/>
    <w:rsid w:val="00466CF5"/>
    <w:rsid w:val="00485D73"/>
    <w:rsid w:val="00491903"/>
    <w:rsid w:val="004A0979"/>
    <w:rsid w:val="004B10BD"/>
    <w:rsid w:val="004B7C8F"/>
    <w:rsid w:val="004F6727"/>
    <w:rsid w:val="00506B12"/>
    <w:rsid w:val="00550C11"/>
    <w:rsid w:val="00571254"/>
    <w:rsid w:val="005A14AA"/>
    <w:rsid w:val="005C540C"/>
    <w:rsid w:val="005E2971"/>
    <w:rsid w:val="005F1A42"/>
    <w:rsid w:val="006252FE"/>
    <w:rsid w:val="00650D9B"/>
    <w:rsid w:val="00651B12"/>
    <w:rsid w:val="0065563D"/>
    <w:rsid w:val="006E3313"/>
    <w:rsid w:val="006F4C51"/>
    <w:rsid w:val="007824F3"/>
    <w:rsid w:val="007B47B5"/>
    <w:rsid w:val="007C4605"/>
    <w:rsid w:val="007C6A7A"/>
    <w:rsid w:val="007C6A8B"/>
    <w:rsid w:val="007D3C7F"/>
    <w:rsid w:val="008037FF"/>
    <w:rsid w:val="00803DAD"/>
    <w:rsid w:val="008168AE"/>
    <w:rsid w:val="00833671"/>
    <w:rsid w:val="008469D5"/>
    <w:rsid w:val="00862BB8"/>
    <w:rsid w:val="00886391"/>
    <w:rsid w:val="008B62E5"/>
    <w:rsid w:val="009000FE"/>
    <w:rsid w:val="009221F9"/>
    <w:rsid w:val="00986551"/>
    <w:rsid w:val="009C0552"/>
    <w:rsid w:val="009E6982"/>
    <w:rsid w:val="009F4A57"/>
    <w:rsid w:val="00A252D5"/>
    <w:rsid w:val="00AA7483"/>
    <w:rsid w:val="00AB2614"/>
    <w:rsid w:val="00B22B1B"/>
    <w:rsid w:val="00B46D2D"/>
    <w:rsid w:val="00B51356"/>
    <w:rsid w:val="00B654D1"/>
    <w:rsid w:val="00BB02B4"/>
    <w:rsid w:val="00BC2B07"/>
    <w:rsid w:val="00BC5419"/>
    <w:rsid w:val="00BD2CFA"/>
    <w:rsid w:val="00BD7A6F"/>
    <w:rsid w:val="00C03463"/>
    <w:rsid w:val="00C911E1"/>
    <w:rsid w:val="00C94654"/>
    <w:rsid w:val="00CA12F2"/>
    <w:rsid w:val="00CB2493"/>
    <w:rsid w:val="00D05634"/>
    <w:rsid w:val="00D35CFA"/>
    <w:rsid w:val="00D5273B"/>
    <w:rsid w:val="00DB627C"/>
    <w:rsid w:val="00DC0C7E"/>
    <w:rsid w:val="00DD673E"/>
    <w:rsid w:val="00E32985"/>
    <w:rsid w:val="00E46256"/>
    <w:rsid w:val="00E87CBD"/>
    <w:rsid w:val="00EC3ED6"/>
    <w:rsid w:val="00EC4313"/>
    <w:rsid w:val="00F1162F"/>
    <w:rsid w:val="00F118FA"/>
    <w:rsid w:val="00F165D1"/>
    <w:rsid w:val="00F20C7C"/>
    <w:rsid w:val="00F36634"/>
    <w:rsid w:val="00F44DE2"/>
    <w:rsid w:val="00F80FDA"/>
    <w:rsid w:val="00FA18BA"/>
    <w:rsid w:val="00FA6C09"/>
    <w:rsid w:val="00FC4A86"/>
    <w:rsid w:val="00FD5B1E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9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5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C09"/>
  </w:style>
  <w:style w:type="paragraph" w:styleId="Footer">
    <w:name w:val="footer"/>
    <w:basedOn w:val="Normal"/>
    <w:link w:val="Foot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C09"/>
  </w:style>
  <w:style w:type="character" w:styleId="Hyperlink">
    <w:name w:val="Hyperlink"/>
    <w:basedOn w:val="DefaultParagraphFont"/>
    <w:uiPriority w:val="99"/>
    <w:unhideWhenUsed/>
    <w:rsid w:val="002D24D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62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2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2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2E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2E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C09"/>
  </w:style>
  <w:style w:type="paragraph" w:styleId="Footer">
    <w:name w:val="footer"/>
    <w:basedOn w:val="Normal"/>
    <w:link w:val="Foot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C09"/>
  </w:style>
  <w:style w:type="character" w:styleId="Hyperlink">
    <w:name w:val="Hyperlink"/>
    <w:basedOn w:val="DefaultParagraphFont"/>
    <w:uiPriority w:val="99"/>
    <w:unhideWhenUsed/>
    <w:rsid w:val="002D24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rezi.com/profile/signup/" TargetMode="External"/><Relationship Id="rId8" Type="http://schemas.openxmlformats.org/officeDocument/2006/relationships/hyperlink" Target="http://edu.glogster.com/" TargetMode="External"/><Relationship Id="rId9" Type="http://schemas.openxmlformats.org/officeDocument/2006/relationships/comments" Target="comments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4</Pages>
  <Words>687</Words>
  <Characters>3916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McLean County Unit District No. 5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Office 2004 Test Drive User</cp:lastModifiedBy>
  <cp:revision>29</cp:revision>
  <cp:lastPrinted>2011-11-11T17:08:00Z</cp:lastPrinted>
  <dcterms:created xsi:type="dcterms:W3CDTF">2011-11-07T05:07:00Z</dcterms:created>
  <dcterms:modified xsi:type="dcterms:W3CDTF">2011-11-16T03:12:00Z</dcterms:modified>
</cp:coreProperties>
</file>